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F390" w14:textId="77777777" w:rsidR="00D80D51" w:rsidRDefault="00D80D51" w:rsidP="00763C66">
      <w:pPr>
        <w:spacing w:after="0" w:line="240" w:lineRule="auto"/>
      </w:pPr>
      <w:r>
        <w:separator/>
      </w:r>
    </w:p>
  </w:endnote>
  <w:endnote w:type="continuationSeparator" w:id="0">
    <w:p w14:paraId="2F9C80AE" w14:textId="77777777" w:rsidR="00D80D51" w:rsidRDefault="00D80D5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E800" w14:textId="77777777" w:rsidR="00D80D51" w:rsidRDefault="00D80D51" w:rsidP="00763C66">
      <w:pPr>
        <w:spacing w:after="0" w:line="240" w:lineRule="auto"/>
      </w:pPr>
      <w:r>
        <w:separator/>
      </w:r>
    </w:p>
  </w:footnote>
  <w:footnote w:type="continuationSeparator" w:id="0">
    <w:p w14:paraId="64D39BDF" w14:textId="77777777" w:rsidR="00D80D51" w:rsidRDefault="00D80D5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96EFC0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Bílek Robert Mgr." w:date="2022-05-06T13:34:00Z">
      <w:r w:rsidR="00A91440">
        <w:t xml:space="preserve"> 7</w:t>
      </w:r>
    </w:ins>
    <w:del w:id="2" w:author="Bílek Robert Mgr." w:date="2022-05-06T13:34:00Z">
      <w:r w:rsidR="003243D2" w:rsidDel="00A91440">
        <w:delText xml:space="preserve">           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ílek Robert Mgr.">
    <w15:presenceInfo w15:providerId="AD" w15:userId="S::r.bilek1@spucr.cz::a12f1051-574e-4317-b3c8-0b7952c22e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144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0D5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2022-02-20T09:17:00Z</dcterms:created>
  <dcterms:modified xsi:type="dcterms:W3CDTF">2022-05-06T11:35:00Z</dcterms:modified>
</cp:coreProperties>
</file>